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6AEEB" w14:textId="60030962" w:rsidR="00C179F5" w:rsidRPr="00AC636B" w:rsidRDefault="00905005" w:rsidP="000E7522">
      <w:pPr>
        <w:jc w:val="center"/>
        <w:rPr>
          <w:b/>
          <w:bCs/>
          <w:noProof/>
        </w:rPr>
      </w:pPr>
      <w:r w:rsidRPr="00AC636B">
        <w:rPr>
          <w:b/>
          <w:bCs/>
        </w:rPr>
        <w:t xml:space="preserve">Voice of Student Sport </w:t>
      </w:r>
      <w:r w:rsidRPr="00AC636B">
        <w:rPr>
          <w:b/>
          <w:bCs/>
          <w:noProof/>
        </w:rPr>
        <w:t>at Ulster University</w:t>
      </w:r>
      <w:r w:rsidR="000E7522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0B10977" wp14:editId="498D9BD1">
                <wp:simplePos x="0" y="0"/>
                <wp:positionH relativeFrom="margin">
                  <wp:align>center</wp:align>
                </wp:positionH>
                <wp:positionV relativeFrom="paragraph">
                  <wp:posOffset>225643</wp:posOffset>
                </wp:positionV>
                <wp:extent cx="3505200" cy="1600200"/>
                <wp:effectExtent l="0" t="0" r="19050" b="19050"/>
                <wp:wrapNone/>
                <wp:docPr id="5428508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1600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087C17" w14:textId="77777777" w:rsidR="004C0278" w:rsidRPr="00905005" w:rsidRDefault="004C0278" w:rsidP="004C027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050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UU Sport Senior Leadership Team</w:t>
                            </w:r>
                          </w:p>
                          <w:p w14:paraId="468D50F7" w14:textId="77777777" w:rsidR="004C0278" w:rsidRDefault="004C0278" w:rsidP="004C0278">
                            <w:pPr>
                              <w:jc w:val="center"/>
                            </w:pPr>
                            <w:r>
                              <w:t>Chair: Head of UU Sport</w:t>
                            </w:r>
                          </w:p>
                          <w:p w14:paraId="4AAECBA5" w14:textId="77777777" w:rsidR="004C0278" w:rsidRDefault="004C0278" w:rsidP="004C027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C0278">
                              <w:rPr>
                                <w:b/>
                                <w:bCs/>
                              </w:rPr>
                              <w:t>Purpose: Overall Strategy &amp; Operations</w:t>
                            </w:r>
                          </w:p>
                          <w:p w14:paraId="2E48E39E" w14:textId="77777777" w:rsidR="00905005" w:rsidRDefault="00905005" w:rsidP="00905005">
                            <w:pPr>
                              <w:jc w:val="center"/>
                              <w:rPr>
                                <w:ins w:id="0" w:author="Heaney, Caoimhin" w:date="2025-11-19T15:02:00Z" w16du:dateUtc="2025-11-19T15:02:00Z"/>
                              </w:rPr>
                            </w:pPr>
                            <w:r>
                              <w:t>UUSU Representative: VP Sport</w:t>
                            </w:r>
                          </w:p>
                          <w:p w14:paraId="5463EEFA" w14:textId="77777777" w:rsidR="00C179F5" w:rsidRDefault="00C179F5" w:rsidP="00905005">
                            <w:pPr>
                              <w:jc w:val="center"/>
                              <w:rPr>
                                <w:ins w:id="1" w:author="Heaney, Caoimhin" w:date="2025-11-19T15:02:00Z" w16du:dateUtc="2025-11-19T15:02:00Z"/>
                              </w:rPr>
                            </w:pPr>
                          </w:p>
                          <w:p w14:paraId="46DA40E9" w14:textId="77777777" w:rsidR="00C179F5" w:rsidRDefault="00C179F5" w:rsidP="00905005">
                            <w:pPr>
                              <w:jc w:val="center"/>
                              <w:rPr>
                                <w:ins w:id="2" w:author="Heaney, Caoimhin" w:date="2025-11-19T15:02:00Z" w16du:dateUtc="2025-11-19T15:02:00Z"/>
                              </w:rPr>
                            </w:pPr>
                          </w:p>
                          <w:p w14:paraId="20F44537" w14:textId="77777777" w:rsidR="00C179F5" w:rsidRDefault="00C179F5" w:rsidP="00905005">
                            <w:pPr>
                              <w:jc w:val="center"/>
                              <w:rPr>
                                <w:ins w:id="3" w:author="Heaney, Caoimhin" w:date="2025-11-19T15:02:00Z" w16du:dateUtc="2025-11-19T15:02:00Z"/>
                              </w:rPr>
                            </w:pPr>
                          </w:p>
                          <w:p w14:paraId="340D0A50" w14:textId="77777777" w:rsidR="00C179F5" w:rsidRDefault="00C179F5" w:rsidP="00905005">
                            <w:pPr>
                              <w:jc w:val="center"/>
                              <w:rPr>
                                <w:ins w:id="4" w:author="Heaney, Caoimhin" w:date="2025-11-19T15:03:00Z" w16du:dateUtc="2025-11-19T15:03:00Z"/>
                              </w:rPr>
                            </w:pPr>
                          </w:p>
                          <w:p w14:paraId="73688FF0" w14:textId="77777777" w:rsidR="00C179F5" w:rsidRDefault="00C179F5" w:rsidP="00905005">
                            <w:pPr>
                              <w:jc w:val="center"/>
                              <w:rPr>
                                <w:ins w:id="5" w:author="Heaney, Caoimhin" w:date="2025-11-19T15:03:00Z" w16du:dateUtc="2025-11-19T15:03:00Z"/>
                              </w:rPr>
                            </w:pPr>
                          </w:p>
                          <w:p w14:paraId="042BD530" w14:textId="77777777" w:rsidR="00C179F5" w:rsidRDefault="00C179F5" w:rsidP="00905005">
                            <w:pPr>
                              <w:jc w:val="center"/>
                              <w:rPr>
                                <w:ins w:id="6" w:author="Heaney, Caoimhin" w:date="2025-11-19T15:03:00Z" w16du:dateUtc="2025-11-19T15:03:00Z"/>
                              </w:rPr>
                            </w:pPr>
                          </w:p>
                          <w:p w14:paraId="1EA2BAFF" w14:textId="77777777" w:rsidR="00C179F5" w:rsidRDefault="00C179F5" w:rsidP="00905005">
                            <w:pPr>
                              <w:jc w:val="center"/>
                              <w:rPr>
                                <w:ins w:id="7" w:author="Heaney, Caoimhin" w:date="2025-11-19T15:03:00Z" w16du:dateUtc="2025-11-19T15:03:00Z"/>
                              </w:rPr>
                            </w:pPr>
                          </w:p>
                          <w:p w14:paraId="17CDF2FE" w14:textId="77777777" w:rsidR="00C179F5" w:rsidRDefault="00C179F5" w:rsidP="00905005">
                            <w:pPr>
                              <w:jc w:val="center"/>
                            </w:pPr>
                          </w:p>
                          <w:p w14:paraId="692AE966" w14:textId="77777777" w:rsidR="00905005" w:rsidRPr="004C0278" w:rsidRDefault="00905005" w:rsidP="004C027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B10977" id="Rectangle: Rounded Corners 1" o:spid="_x0000_s1026" style="position:absolute;left:0;text-align:left;margin-left:0;margin-top:17.75pt;width:276pt;height:126pt;z-index:2516741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" fillcolor="#156082 [3204]" strokecolor="#030e13 [484]" strokeweight="1pt">
                <v:stroke joinstyle="miter"/>
                <v:textbox>
                  <w:txbxContent>
                    <w:p w14:paraId="1E087C17" w14:textId="77777777" w:rsidR="004C0278" w:rsidRPr="00905005" w:rsidRDefault="004C0278" w:rsidP="004C027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05005">
                        <w:rPr>
                          <w:b/>
                          <w:bCs/>
                          <w:sz w:val="24"/>
                          <w:szCs w:val="24"/>
                        </w:rPr>
                        <w:t>UU Sport Senior Leadership Team</w:t>
                      </w:r>
                    </w:p>
                    <w:p w14:paraId="468D50F7" w14:textId="77777777" w:rsidR="004C0278" w:rsidRDefault="004C0278" w:rsidP="004C0278">
                      <w:pPr>
                        <w:jc w:val="center"/>
                      </w:pPr>
                      <w:r>
                        <w:t>Chair: Head of UU Sport</w:t>
                      </w:r>
                    </w:p>
                    <w:p w14:paraId="4AAECBA5" w14:textId="77777777" w:rsidR="004C0278" w:rsidRDefault="004C0278" w:rsidP="004C0278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4C0278">
                        <w:rPr>
                          <w:b/>
                          <w:bCs/>
                        </w:rPr>
                        <w:t>Purpose: Overall Strategy &amp; Operations</w:t>
                      </w:r>
                    </w:p>
                    <w:p w14:paraId="2E48E39E" w14:textId="77777777" w:rsidR="00905005" w:rsidRDefault="00905005" w:rsidP="00905005">
                      <w:pPr>
                        <w:jc w:val="center"/>
                        <w:rPr>
                          <w:ins w:id="8" w:author="Heaney, Caoimhin" w:date="2025-11-19T15:02:00Z" w16du:dateUtc="2025-11-19T15:02:00Z"/>
                        </w:rPr>
                      </w:pPr>
                      <w:r>
                        <w:t>UUSU Representative: VP Sport</w:t>
                      </w:r>
                    </w:p>
                    <w:p w14:paraId="5463EEFA" w14:textId="77777777" w:rsidR="00C179F5" w:rsidRDefault="00C179F5" w:rsidP="00905005">
                      <w:pPr>
                        <w:jc w:val="center"/>
                        <w:rPr>
                          <w:ins w:id="9" w:author="Heaney, Caoimhin" w:date="2025-11-19T15:02:00Z" w16du:dateUtc="2025-11-19T15:02:00Z"/>
                        </w:rPr>
                      </w:pPr>
                    </w:p>
                    <w:p w14:paraId="46DA40E9" w14:textId="77777777" w:rsidR="00C179F5" w:rsidRDefault="00C179F5" w:rsidP="00905005">
                      <w:pPr>
                        <w:jc w:val="center"/>
                        <w:rPr>
                          <w:ins w:id="10" w:author="Heaney, Caoimhin" w:date="2025-11-19T15:02:00Z" w16du:dateUtc="2025-11-19T15:02:00Z"/>
                        </w:rPr>
                      </w:pPr>
                    </w:p>
                    <w:p w14:paraId="20F44537" w14:textId="77777777" w:rsidR="00C179F5" w:rsidRDefault="00C179F5" w:rsidP="00905005">
                      <w:pPr>
                        <w:jc w:val="center"/>
                        <w:rPr>
                          <w:ins w:id="11" w:author="Heaney, Caoimhin" w:date="2025-11-19T15:02:00Z" w16du:dateUtc="2025-11-19T15:02:00Z"/>
                        </w:rPr>
                      </w:pPr>
                    </w:p>
                    <w:p w14:paraId="340D0A50" w14:textId="77777777" w:rsidR="00C179F5" w:rsidRDefault="00C179F5" w:rsidP="00905005">
                      <w:pPr>
                        <w:jc w:val="center"/>
                        <w:rPr>
                          <w:ins w:id="12" w:author="Heaney, Caoimhin" w:date="2025-11-19T15:03:00Z" w16du:dateUtc="2025-11-19T15:03:00Z"/>
                        </w:rPr>
                      </w:pPr>
                    </w:p>
                    <w:p w14:paraId="73688FF0" w14:textId="77777777" w:rsidR="00C179F5" w:rsidRDefault="00C179F5" w:rsidP="00905005">
                      <w:pPr>
                        <w:jc w:val="center"/>
                        <w:rPr>
                          <w:ins w:id="13" w:author="Heaney, Caoimhin" w:date="2025-11-19T15:03:00Z" w16du:dateUtc="2025-11-19T15:03:00Z"/>
                        </w:rPr>
                      </w:pPr>
                    </w:p>
                    <w:p w14:paraId="042BD530" w14:textId="77777777" w:rsidR="00C179F5" w:rsidRDefault="00C179F5" w:rsidP="00905005">
                      <w:pPr>
                        <w:jc w:val="center"/>
                        <w:rPr>
                          <w:ins w:id="14" w:author="Heaney, Caoimhin" w:date="2025-11-19T15:03:00Z" w16du:dateUtc="2025-11-19T15:03:00Z"/>
                        </w:rPr>
                      </w:pPr>
                    </w:p>
                    <w:p w14:paraId="1EA2BAFF" w14:textId="77777777" w:rsidR="00C179F5" w:rsidRDefault="00C179F5" w:rsidP="00905005">
                      <w:pPr>
                        <w:jc w:val="center"/>
                        <w:rPr>
                          <w:ins w:id="15" w:author="Heaney, Caoimhin" w:date="2025-11-19T15:03:00Z" w16du:dateUtc="2025-11-19T15:03:00Z"/>
                        </w:rPr>
                      </w:pPr>
                    </w:p>
                    <w:p w14:paraId="17CDF2FE" w14:textId="77777777" w:rsidR="00C179F5" w:rsidRDefault="00C179F5" w:rsidP="00905005">
                      <w:pPr>
                        <w:jc w:val="center"/>
                      </w:pPr>
                    </w:p>
                    <w:p w14:paraId="692AE966" w14:textId="77777777" w:rsidR="00905005" w:rsidRPr="004C0278" w:rsidRDefault="00905005" w:rsidP="004C0278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E7522">
        <w:rPr>
          <w:b/>
          <w:bCs/>
          <w:noProof/>
        </w:rPr>
        <w:t>- Partnership Updated Proposal</w:t>
      </w:r>
    </w:p>
    <w:p w14:paraId="792B3C23" w14:textId="2D9BDDE7" w:rsidR="004C0278" w:rsidRDefault="004C0278">
      <w:pPr>
        <w:rPr>
          <w:noProof/>
        </w:rPr>
      </w:pPr>
    </w:p>
    <w:p w14:paraId="1ED0A085" w14:textId="2C557C8F" w:rsidR="004908D7" w:rsidRPr="00CF73F7" w:rsidRDefault="000E7522" w:rsidP="00CF73F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7C02BBD" wp14:editId="0B9C85A4">
                <wp:simplePos x="0" y="0"/>
                <wp:positionH relativeFrom="margin">
                  <wp:align>center</wp:align>
                </wp:positionH>
                <wp:positionV relativeFrom="paragraph">
                  <wp:posOffset>6211210</wp:posOffset>
                </wp:positionV>
                <wp:extent cx="3505200" cy="2800350"/>
                <wp:effectExtent l="0" t="0" r="19050" b="19050"/>
                <wp:wrapNone/>
                <wp:docPr id="2116323572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280035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94EF39" w14:textId="29E05B41" w:rsidR="00905005" w:rsidRDefault="00905005" w:rsidP="0090500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050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UU/UUSU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Voice in Sport Working Group (joint)</w:t>
                            </w:r>
                          </w:p>
                          <w:p w14:paraId="291805B3" w14:textId="77777777" w:rsidR="00905005" w:rsidRDefault="00905005" w:rsidP="00905005">
                            <w:pPr>
                              <w:jc w:val="center"/>
                            </w:pPr>
                            <w:r>
                              <w:t>Joint Chairs: VP Sport &amp; Student Sport Officer</w:t>
                            </w:r>
                          </w:p>
                          <w:p w14:paraId="30DAEA53" w14:textId="1ED7FD30" w:rsidR="00905005" w:rsidRDefault="00905005" w:rsidP="0090500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C0278">
                              <w:rPr>
                                <w:b/>
                                <w:bCs/>
                              </w:rPr>
                              <w:t>Purpose</w:t>
                            </w:r>
                            <w:r w:rsidRPr="00DD58F5">
                              <w:rPr>
                                <w:b/>
                                <w:bCs/>
                              </w:rPr>
                              <w:t>: Day to day delivery of sport and supporting communications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2C611E">
                              <w:rPr>
                                <w:b/>
                                <w:bCs/>
                              </w:rPr>
                              <w:t>between UUSU and UU Sport</w:t>
                            </w:r>
                          </w:p>
                          <w:p w14:paraId="13EF1EE1" w14:textId="01BD51CB" w:rsidR="00905005" w:rsidRDefault="00905005" w:rsidP="00905005">
                            <w:pPr>
                              <w:jc w:val="center"/>
                            </w:pPr>
                            <w:r>
                              <w:t xml:space="preserve">UUSU Representatives: VP Sport, </w:t>
                            </w:r>
                            <w:r w:rsidR="002C611E">
                              <w:t xml:space="preserve">Elected SSE </w:t>
                            </w:r>
                            <w:r>
                              <w:t>Campus Leads (3), SV Engagement Officer</w:t>
                            </w:r>
                          </w:p>
                          <w:p w14:paraId="578058DB" w14:textId="0B2CC578" w:rsidR="00905005" w:rsidRPr="00905005" w:rsidRDefault="00905005" w:rsidP="00905005">
                            <w:pPr>
                              <w:jc w:val="center"/>
                            </w:pPr>
                            <w:r w:rsidRPr="00905005">
                              <w:t xml:space="preserve">UU </w:t>
                            </w:r>
                            <w:r w:rsidR="002C611E">
                              <w:t>Sport r</w:t>
                            </w:r>
                            <w:r w:rsidRPr="00905005">
                              <w:t xml:space="preserve">epresentatives: </w:t>
                            </w:r>
                            <w:r>
                              <w:t>Student Sport Officer</w:t>
                            </w:r>
                            <w:r w:rsidRPr="00905005">
                              <w:t>, Student Sport Coordinators (3)</w:t>
                            </w:r>
                          </w:p>
                          <w:p w14:paraId="6900C87E" w14:textId="77777777" w:rsidR="00905005" w:rsidRDefault="00905005" w:rsidP="0090500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C02BBD" id="_x0000_s1027" style="position:absolute;margin-left:0;margin-top:489.05pt;width:276pt;height:220.5pt;z-index:2516720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" fillcolor="#84e290 [1302]" strokecolor="#030e13 [484]" strokeweight="1pt">
                <v:stroke joinstyle="miter"/>
                <v:textbox>
                  <w:txbxContent>
                    <w:p w14:paraId="6F94EF39" w14:textId="29E05B41" w:rsidR="00905005" w:rsidRDefault="00905005" w:rsidP="00905005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05005">
                        <w:rPr>
                          <w:b/>
                          <w:bCs/>
                          <w:sz w:val="24"/>
                          <w:szCs w:val="24"/>
                        </w:rPr>
                        <w:t xml:space="preserve">UU/UUSU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Voice in Sport Working Group (joint)</w:t>
                      </w:r>
                    </w:p>
                    <w:p w14:paraId="291805B3" w14:textId="77777777" w:rsidR="00905005" w:rsidRDefault="00905005" w:rsidP="00905005">
                      <w:pPr>
                        <w:jc w:val="center"/>
                      </w:pPr>
                      <w:r>
                        <w:t>Joint Chairs: VP Sport &amp; Student Sport Officer</w:t>
                      </w:r>
                    </w:p>
                    <w:p w14:paraId="30DAEA53" w14:textId="1ED7FD30" w:rsidR="00905005" w:rsidRDefault="00905005" w:rsidP="0090500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4C0278">
                        <w:rPr>
                          <w:b/>
                          <w:bCs/>
                        </w:rPr>
                        <w:t>Purpose</w:t>
                      </w:r>
                      <w:r w:rsidRPr="00DD58F5">
                        <w:rPr>
                          <w:b/>
                          <w:bCs/>
                        </w:rPr>
                        <w:t>: Day to day delivery of sport and supporting communications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="002C611E">
                        <w:rPr>
                          <w:b/>
                          <w:bCs/>
                        </w:rPr>
                        <w:t>between UUSU and UU Sport</w:t>
                      </w:r>
                    </w:p>
                    <w:p w14:paraId="13EF1EE1" w14:textId="01BD51CB" w:rsidR="00905005" w:rsidRDefault="00905005" w:rsidP="00905005">
                      <w:pPr>
                        <w:jc w:val="center"/>
                      </w:pPr>
                      <w:r>
                        <w:t xml:space="preserve">UUSU Representatives: VP Sport, </w:t>
                      </w:r>
                      <w:r w:rsidR="002C611E">
                        <w:t xml:space="preserve">Elected SSE </w:t>
                      </w:r>
                      <w:r>
                        <w:t>Campus Leads (3), SV Engagement Officer</w:t>
                      </w:r>
                    </w:p>
                    <w:p w14:paraId="578058DB" w14:textId="0B2CC578" w:rsidR="00905005" w:rsidRPr="00905005" w:rsidRDefault="00905005" w:rsidP="00905005">
                      <w:pPr>
                        <w:jc w:val="center"/>
                      </w:pPr>
                      <w:r w:rsidRPr="00905005">
                        <w:t xml:space="preserve">UU </w:t>
                      </w:r>
                      <w:r w:rsidR="002C611E">
                        <w:t>Sport r</w:t>
                      </w:r>
                      <w:r w:rsidRPr="00905005">
                        <w:t xml:space="preserve">epresentatives: </w:t>
                      </w:r>
                      <w:r>
                        <w:t>Student Sport Officer</w:t>
                      </w:r>
                      <w:r w:rsidRPr="00905005">
                        <w:t>, Student Sport Coordinators (3)</w:t>
                      </w:r>
                    </w:p>
                    <w:p w14:paraId="6900C87E" w14:textId="77777777" w:rsidR="00905005" w:rsidRDefault="00905005" w:rsidP="0090500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066D62C" wp14:editId="15BD3BE2">
                <wp:simplePos x="0" y="0"/>
                <wp:positionH relativeFrom="margin">
                  <wp:align>center</wp:align>
                </wp:positionH>
                <wp:positionV relativeFrom="paragraph">
                  <wp:posOffset>4228692</wp:posOffset>
                </wp:positionV>
                <wp:extent cx="4533900" cy="1860550"/>
                <wp:effectExtent l="0" t="0" r="19050" b="25400"/>
                <wp:wrapNone/>
                <wp:docPr id="1411145152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186055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8688F3" w14:textId="33294997" w:rsidR="00905005" w:rsidRDefault="00905005" w:rsidP="0090500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05005">
                              <w:rPr>
                                <w:b/>
                                <w:bCs/>
                              </w:rPr>
                              <w:t xml:space="preserve">UUSU Student Sport Executive </w:t>
                            </w:r>
                            <w:r w:rsidR="003B3729">
                              <w:rPr>
                                <w:b/>
                                <w:bCs/>
                              </w:rPr>
                              <w:t>Committee</w:t>
                            </w:r>
                          </w:p>
                          <w:p w14:paraId="38DAA9D1" w14:textId="1ECDBA0E" w:rsidR="00905005" w:rsidRDefault="00905005" w:rsidP="0090500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C0278">
                              <w:rPr>
                                <w:b/>
                                <w:bCs/>
                              </w:rPr>
                              <w:t xml:space="preserve">Purpose: </w:t>
                            </w:r>
                            <w:r>
                              <w:rPr>
                                <w:b/>
                                <w:bCs/>
                              </w:rPr>
                              <w:t>Representation of Students in Sport</w:t>
                            </w:r>
                          </w:p>
                          <w:p w14:paraId="56F0B53A" w14:textId="5F3C10D8" w:rsidR="00AC636B" w:rsidRDefault="00AC636B" w:rsidP="0090500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Chair: VP Sport</w:t>
                            </w:r>
                          </w:p>
                          <w:p w14:paraId="3F55AA4B" w14:textId="60AF000B" w:rsidR="00AC636B" w:rsidRPr="00AC636B" w:rsidRDefault="00AC636B" w:rsidP="0090500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C636B">
                              <w:rPr>
                                <w:b/>
                                <w:bCs/>
                              </w:rPr>
                              <w:t xml:space="preserve">UUSU </w:t>
                            </w:r>
                            <w:r w:rsidR="000F4728" w:rsidRPr="00AC636B">
                              <w:rPr>
                                <w:b/>
                                <w:bCs/>
                              </w:rPr>
                              <w:t>Representatives</w:t>
                            </w:r>
                            <w:r w:rsidRPr="00AC636B">
                              <w:rPr>
                                <w:b/>
                                <w:bCs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VP Sport, </w:t>
                            </w:r>
                            <w:r w:rsidRPr="00AC636B">
                              <w:rPr>
                                <w:b/>
                                <w:bCs/>
                              </w:rPr>
                              <w:t>Student Sport Execut</w:t>
                            </w:r>
                            <w:r>
                              <w:rPr>
                                <w:b/>
                                <w:bCs/>
                              </w:rPr>
                              <w:t>ive (12), S</w:t>
                            </w:r>
                            <w:r w:rsidR="000F4728">
                              <w:rPr>
                                <w:b/>
                                <w:bCs/>
                              </w:rPr>
                              <w:t xml:space="preserve">tudent </w:t>
                            </w:r>
                            <w:r>
                              <w:rPr>
                                <w:b/>
                                <w:bCs/>
                              </w:rPr>
                              <w:t>V</w:t>
                            </w:r>
                            <w:r w:rsidR="000F4728">
                              <w:rPr>
                                <w:b/>
                                <w:bCs/>
                              </w:rPr>
                              <w:t>oice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Coordinator</w:t>
                            </w:r>
                            <w:r w:rsidR="000F4728">
                              <w:rPr>
                                <w:b/>
                                <w:bCs/>
                              </w:rPr>
                              <w:t xml:space="preserve"> for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Engagement </w:t>
                            </w:r>
                          </w:p>
                          <w:p w14:paraId="1D7F5488" w14:textId="77777777" w:rsidR="00905005" w:rsidRPr="00AC636B" w:rsidRDefault="00905005" w:rsidP="0090500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66D62C" id="_x0000_s1028" style="position:absolute;margin-left:0;margin-top:332.95pt;width:357pt;height:146.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" fillcolor="#d86dcb [1944]" strokecolor="#030e13 [484]" strokeweight="1pt">
                <v:stroke joinstyle="miter"/>
                <v:textbox>
                  <w:txbxContent>
                    <w:p w14:paraId="428688F3" w14:textId="33294997" w:rsidR="00905005" w:rsidRDefault="00905005" w:rsidP="0090500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05005">
                        <w:rPr>
                          <w:b/>
                          <w:bCs/>
                        </w:rPr>
                        <w:t xml:space="preserve">UUSU Student Sport Executive </w:t>
                      </w:r>
                      <w:r w:rsidR="003B3729">
                        <w:rPr>
                          <w:b/>
                          <w:bCs/>
                        </w:rPr>
                        <w:t>Committee</w:t>
                      </w:r>
                    </w:p>
                    <w:p w14:paraId="38DAA9D1" w14:textId="1ECDBA0E" w:rsidR="00905005" w:rsidRDefault="00905005" w:rsidP="0090500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4C0278">
                        <w:rPr>
                          <w:b/>
                          <w:bCs/>
                        </w:rPr>
                        <w:t xml:space="preserve">Purpose: </w:t>
                      </w:r>
                      <w:r>
                        <w:rPr>
                          <w:b/>
                          <w:bCs/>
                        </w:rPr>
                        <w:t>Representation of Students in Sport</w:t>
                      </w:r>
                    </w:p>
                    <w:p w14:paraId="56F0B53A" w14:textId="5F3C10D8" w:rsidR="00AC636B" w:rsidRDefault="00AC636B" w:rsidP="00905005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Chair: VP Sport</w:t>
                      </w:r>
                    </w:p>
                    <w:p w14:paraId="3F55AA4B" w14:textId="60AF000B" w:rsidR="00AC636B" w:rsidRPr="00AC636B" w:rsidRDefault="00AC636B" w:rsidP="0090500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AC636B">
                        <w:rPr>
                          <w:b/>
                          <w:bCs/>
                        </w:rPr>
                        <w:t xml:space="preserve">UUSU </w:t>
                      </w:r>
                      <w:r w:rsidR="000F4728" w:rsidRPr="00AC636B">
                        <w:rPr>
                          <w:b/>
                          <w:bCs/>
                        </w:rPr>
                        <w:t>Representatives</w:t>
                      </w:r>
                      <w:r w:rsidRPr="00AC636B">
                        <w:rPr>
                          <w:b/>
                          <w:bCs/>
                        </w:rPr>
                        <w:t xml:space="preserve">: </w:t>
                      </w:r>
                      <w:r>
                        <w:rPr>
                          <w:b/>
                          <w:bCs/>
                        </w:rPr>
                        <w:t xml:space="preserve">VP Sport, </w:t>
                      </w:r>
                      <w:r w:rsidRPr="00AC636B">
                        <w:rPr>
                          <w:b/>
                          <w:bCs/>
                        </w:rPr>
                        <w:t>Student Sport Execut</w:t>
                      </w:r>
                      <w:r>
                        <w:rPr>
                          <w:b/>
                          <w:bCs/>
                        </w:rPr>
                        <w:t>ive (12), S</w:t>
                      </w:r>
                      <w:r w:rsidR="000F4728">
                        <w:rPr>
                          <w:b/>
                          <w:bCs/>
                        </w:rPr>
                        <w:t xml:space="preserve">tudent </w:t>
                      </w:r>
                      <w:r>
                        <w:rPr>
                          <w:b/>
                          <w:bCs/>
                        </w:rPr>
                        <w:t>V</w:t>
                      </w:r>
                      <w:r w:rsidR="000F4728">
                        <w:rPr>
                          <w:b/>
                          <w:bCs/>
                        </w:rPr>
                        <w:t>oice</w:t>
                      </w:r>
                      <w:r>
                        <w:rPr>
                          <w:b/>
                          <w:bCs/>
                        </w:rPr>
                        <w:t xml:space="preserve"> Coordinator</w:t>
                      </w:r>
                      <w:r w:rsidR="000F4728">
                        <w:rPr>
                          <w:b/>
                          <w:bCs/>
                        </w:rPr>
                        <w:t xml:space="preserve"> for </w:t>
                      </w:r>
                      <w:r>
                        <w:rPr>
                          <w:b/>
                          <w:bCs/>
                        </w:rPr>
                        <w:t xml:space="preserve">Engagement </w:t>
                      </w:r>
                    </w:p>
                    <w:p w14:paraId="1D7F5488" w14:textId="77777777" w:rsidR="00905005" w:rsidRPr="00AC636B" w:rsidRDefault="00905005" w:rsidP="00905005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B79ADF6" wp14:editId="28B73B4F">
                <wp:simplePos x="0" y="0"/>
                <wp:positionH relativeFrom="margin">
                  <wp:align>center</wp:align>
                </wp:positionH>
                <wp:positionV relativeFrom="paragraph">
                  <wp:posOffset>1381400</wp:posOffset>
                </wp:positionV>
                <wp:extent cx="3937000" cy="2711450"/>
                <wp:effectExtent l="0" t="0" r="25400" b="12700"/>
                <wp:wrapNone/>
                <wp:docPr id="1495322355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00" cy="271145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84AA0E" w14:textId="2709C5DD" w:rsidR="00905005" w:rsidRDefault="00905005" w:rsidP="0090500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050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U</w:t>
                            </w:r>
                            <w:r w:rsidR="00DD58F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 </w:t>
                            </w:r>
                            <w:r w:rsidRPr="009050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Student Sport Management Committee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CAAB86F" w14:textId="204919BA" w:rsidR="00DD58F5" w:rsidRPr="00905005" w:rsidRDefault="00DD58F5" w:rsidP="0090500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(VP Sport Involved)</w:t>
                            </w:r>
                          </w:p>
                          <w:p w14:paraId="4F7CBFB7" w14:textId="77777777" w:rsidR="00905005" w:rsidRDefault="00905005" w:rsidP="00905005">
                            <w:pPr>
                              <w:jc w:val="center"/>
                            </w:pPr>
                            <w:r>
                              <w:t>Joint Chairs: VP Sport &amp; Student Sport Officer</w:t>
                            </w:r>
                          </w:p>
                          <w:p w14:paraId="7FD3A738" w14:textId="77777777" w:rsidR="00905005" w:rsidRPr="004C0278" w:rsidRDefault="00905005" w:rsidP="0090500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C0278">
                              <w:rPr>
                                <w:b/>
                                <w:bCs/>
                              </w:rPr>
                              <w:t>Purpose: Operations of Student Sport</w:t>
                            </w:r>
                          </w:p>
                          <w:p w14:paraId="75C30414" w14:textId="37F62079" w:rsidR="00905005" w:rsidRDefault="002C611E" w:rsidP="00905005">
                            <w:pPr>
                              <w:jc w:val="center"/>
                            </w:pPr>
                            <w:r>
                              <w:t xml:space="preserve">Optional </w:t>
                            </w:r>
                            <w:r w:rsidR="00905005">
                              <w:t>UUSU Representatives:</w:t>
                            </w:r>
                            <w:r>
                              <w:t xml:space="preserve"> </w:t>
                            </w:r>
                            <w:r w:rsidR="00905005">
                              <w:t>Student Sport Exec</w:t>
                            </w:r>
                            <w:r w:rsidR="000F4728">
                              <w:t xml:space="preserve"> co- c</w:t>
                            </w:r>
                            <w:r w:rsidR="00905005">
                              <w:t>hair</w:t>
                            </w:r>
                            <w:r w:rsidR="000F4728">
                              <w:t>, UUSU president, UUSU Director for Membership</w:t>
                            </w:r>
                          </w:p>
                          <w:p w14:paraId="55807378" w14:textId="6B77F0A6" w:rsidR="00905005" w:rsidRDefault="00905005" w:rsidP="00905005">
                            <w:pPr>
                              <w:jc w:val="center"/>
                            </w:pPr>
                            <w:r w:rsidRPr="006921E0">
                              <w:t xml:space="preserve">UU </w:t>
                            </w:r>
                            <w:r w:rsidR="002C611E">
                              <w:t>Sport r</w:t>
                            </w:r>
                            <w:r w:rsidRPr="006921E0">
                              <w:t>epresentatives:</w:t>
                            </w:r>
                            <w:r w:rsidR="000F4728">
                              <w:t xml:space="preserve"> </w:t>
                            </w:r>
                            <w:r>
                              <w:t>Student Sport Officer</w:t>
                            </w:r>
                            <w:r w:rsidRPr="006921E0">
                              <w:t xml:space="preserve">, Active Campus Dev </w:t>
                            </w:r>
                            <w:r w:rsidR="000F4728" w:rsidRPr="006921E0">
                              <w:t>M</w:t>
                            </w:r>
                            <w:r w:rsidR="000F4728">
                              <w:t>anager</w:t>
                            </w:r>
                            <w:r w:rsidRPr="006921E0">
                              <w:t>, Student Sport Coordinators (3)</w:t>
                            </w:r>
                          </w:p>
                          <w:p w14:paraId="2F1AEC06" w14:textId="6F087763" w:rsidR="005C39E3" w:rsidRPr="005C39E3" w:rsidRDefault="005C39E3" w:rsidP="0090500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C39E3">
                              <w:rPr>
                                <w:b/>
                                <w:bCs/>
                              </w:rPr>
                              <w:t xml:space="preserve">To be discussed more in-depth with UU Sport </w:t>
                            </w:r>
                          </w:p>
                          <w:p w14:paraId="28BA6093" w14:textId="77777777" w:rsidR="00C179F5" w:rsidRDefault="00C179F5" w:rsidP="00905005">
                            <w:pPr>
                              <w:jc w:val="center"/>
                            </w:pPr>
                          </w:p>
                          <w:p w14:paraId="5543B161" w14:textId="7FF7DBE4" w:rsidR="00C179F5" w:rsidRPr="006921E0" w:rsidRDefault="00C179F5" w:rsidP="0090500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79ADF6" id="_x0000_s1029" style="position:absolute;margin-left:0;margin-top:108.75pt;width:310pt;height:213.5pt;z-index:2516505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" fillcolor="#f1a983 [1941]" strokecolor="#030e13 [484]" strokeweight="1pt">
                <v:stroke joinstyle="miter"/>
                <v:textbox>
                  <w:txbxContent>
                    <w:p w14:paraId="6F84AA0E" w14:textId="2709C5DD" w:rsidR="00905005" w:rsidRDefault="00905005" w:rsidP="00905005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05005">
                        <w:rPr>
                          <w:b/>
                          <w:bCs/>
                          <w:sz w:val="24"/>
                          <w:szCs w:val="24"/>
                        </w:rPr>
                        <w:t>U</w:t>
                      </w:r>
                      <w:r w:rsidR="00DD58F5">
                        <w:rPr>
                          <w:b/>
                          <w:bCs/>
                          <w:sz w:val="24"/>
                          <w:szCs w:val="24"/>
                        </w:rPr>
                        <w:t xml:space="preserve">U </w:t>
                      </w:r>
                      <w:r w:rsidRPr="00905005">
                        <w:rPr>
                          <w:b/>
                          <w:bCs/>
                          <w:sz w:val="24"/>
                          <w:szCs w:val="24"/>
                        </w:rPr>
                        <w:t>Student Sport Management Committee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CAAB86F" w14:textId="204919BA" w:rsidR="00DD58F5" w:rsidRPr="00905005" w:rsidRDefault="00DD58F5" w:rsidP="00905005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(VP Sport Involved)</w:t>
                      </w:r>
                    </w:p>
                    <w:p w14:paraId="4F7CBFB7" w14:textId="77777777" w:rsidR="00905005" w:rsidRDefault="00905005" w:rsidP="00905005">
                      <w:pPr>
                        <w:jc w:val="center"/>
                      </w:pPr>
                      <w:r>
                        <w:t>Joint Chairs: VP Sport &amp; Student Sport Officer</w:t>
                      </w:r>
                    </w:p>
                    <w:p w14:paraId="7FD3A738" w14:textId="77777777" w:rsidR="00905005" w:rsidRPr="004C0278" w:rsidRDefault="00905005" w:rsidP="0090500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4C0278">
                        <w:rPr>
                          <w:b/>
                          <w:bCs/>
                        </w:rPr>
                        <w:t>Purpose: Operations of Student Sport</w:t>
                      </w:r>
                    </w:p>
                    <w:p w14:paraId="75C30414" w14:textId="37F62079" w:rsidR="00905005" w:rsidRDefault="002C611E" w:rsidP="00905005">
                      <w:pPr>
                        <w:jc w:val="center"/>
                      </w:pPr>
                      <w:r>
                        <w:t xml:space="preserve">Optional </w:t>
                      </w:r>
                      <w:r w:rsidR="00905005">
                        <w:t>UUSU Representatives:</w:t>
                      </w:r>
                      <w:r>
                        <w:t xml:space="preserve"> </w:t>
                      </w:r>
                      <w:r w:rsidR="00905005">
                        <w:t>Student Sport Exec</w:t>
                      </w:r>
                      <w:r w:rsidR="000F4728">
                        <w:t xml:space="preserve"> co- c</w:t>
                      </w:r>
                      <w:r w:rsidR="00905005">
                        <w:t>hair</w:t>
                      </w:r>
                      <w:r w:rsidR="000F4728">
                        <w:t>, UUSU president, UUSU Director for Membership</w:t>
                      </w:r>
                    </w:p>
                    <w:p w14:paraId="55807378" w14:textId="6B77F0A6" w:rsidR="00905005" w:rsidRDefault="00905005" w:rsidP="00905005">
                      <w:pPr>
                        <w:jc w:val="center"/>
                      </w:pPr>
                      <w:r w:rsidRPr="006921E0">
                        <w:t xml:space="preserve">UU </w:t>
                      </w:r>
                      <w:r w:rsidR="002C611E">
                        <w:t>Sport r</w:t>
                      </w:r>
                      <w:r w:rsidRPr="006921E0">
                        <w:t>epresentatives:</w:t>
                      </w:r>
                      <w:r w:rsidR="000F4728">
                        <w:t xml:space="preserve"> </w:t>
                      </w:r>
                      <w:r>
                        <w:t>Student Sport Officer</w:t>
                      </w:r>
                      <w:r w:rsidRPr="006921E0">
                        <w:t xml:space="preserve">, Active Campus Dev </w:t>
                      </w:r>
                      <w:r w:rsidR="000F4728" w:rsidRPr="006921E0">
                        <w:t>M</w:t>
                      </w:r>
                      <w:r w:rsidR="000F4728">
                        <w:t>anager</w:t>
                      </w:r>
                      <w:r w:rsidRPr="006921E0">
                        <w:t>, Student Sport Coordinators (3)</w:t>
                      </w:r>
                    </w:p>
                    <w:p w14:paraId="2F1AEC06" w14:textId="6F087763" w:rsidR="005C39E3" w:rsidRPr="005C39E3" w:rsidRDefault="005C39E3" w:rsidP="0090500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5C39E3">
                        <w:rPr>
                          <w:b/>
                          <w:bCs/>
                        </w:rPr>
                        <w:t xml:space="preserve">To be discussed more in-depth with UU Sport </w:t>
                      </w:r>
                    </w:p>
                    <w:p w14:paraId="28BA6093" w14:textId="77777777" w:rsidR="00C179F5" w:rsidRDefault="00C179F5" w:rsidP="00905005">
                      <w:pPr>
                        <w:jc w:val="center"/>
                      </w:pPr>
                    </w:p>
                    <w:p w14:paraId="5543B161" w14:textId="7FF7DBE4" w:rsidR="00C179F5" w:rsidRPr="006921E0" w:rsidRDefault="00C179F5" w:rsidP="0090500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4908D7" w:rsidRPr="00CF73F7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6AED8" w14:textId="77777777" w:rsidR="00521858" w:rsidRDefault="00521858">
      <w:pPr>
        <w:spacing w:after="0" w:line="240" w:lineRule="auto"/>
      </w:pPr>
      <w:r>
        <w:separator/>
      </w:r>
    </w:p>
  </w:endnote>
  <w:endnote w:type="continuationSeparator" w:id="0">
    <w:p w14:paraId="6F86090C" w14:textId="77777777" w:rsidR="00521858" w:rsidRDefault="00521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C431805" w14:paraId="08AED760" w14:textId="77777777" w:rsidTr="1C431805">
      <w:trPr>
        <w:trHeight w:val="300"/>
      </w:trPr>
      <w:tc>
        <w:tcPr>
          <w:tcW w:w="3005" w:type="dxa"/>
        </w:tcPr>
        <w:p w14:paraId="30217DF6" w14:textId="792E1483" w:rsidR="1C431805" w:rsidRDefault="1C431805" w:rsidP="1C431805">
          <w:pPr>
            <w:pStyle w:val="Header"/>
            <w:ind w:left="-115"/>
          </w:pPr>
        </w:p>
      </w:tc>
      <w:tc>
        <w:tcPr>
          <w:tcW w:w="3005" w:type="dxa"/>
        </w:tcPr>
        <w:p w14:paraId="031EA6BC" w14:textId="5DB6A7F2" w:rsidR="1C431805" w:rsidRDefault="1C431805" w:rsidP="1C431805">
          <w:pPr>
            <w:pStyle w:val="Header"/>
            <w:jc w:val="center"/>
          </w:pPr>
        </w:p>
      </w:tc>
      <w:tc>
        <w:tcPr>
          <w:tcW w:w="3005" w:type="dxa"/>
        </w:tcPr>
        <w:p w14:paraId="7A8B63F5" w14:textId="21CD5A0E" w:rsidR="1C431805" w:rsidRDefault="1C431805" w:rsidP="1C431805">
          <w:pPr>
            <w:pStyle w:val="Header"/>
            <w:ind w:right="-115"/>
            <w:jc w:val="right"/>
          </w:pPr>
        </w:p>
      </w:tc>
    </w:tr>
  </w:tbl>
  <w:p w14:paraId="0B7E467B" w14:textId="75ADF3D2" w:rsidR="1C431805" w:rsidRDefault="1C431805" w:rsidP="1C4318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E90AB" w14:textId="77777777" w:rsidR="00521858" w:rsidRDefault="00521858">
      <w:pPr>
        <w:spacing w:after="0" w:line="240" w:lineRule="auto"/>
      </w:pPr>
      <w:r>
        <w:separator/>
      </w:r>
    </w:p>
  </w:footnote>
  <w:footnote w:type="continuationSeparator" w:id="0">
    <w:p w14:paraId="45D4FA64" w14:textId="77777777" w:rsidR="00521858" w:rsidRDefault="00521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C431805" w14:paraId="16E663EA" w14:textId="77777777" w:rsidTr="1C431805">
      <w:trPr>
        <w:trHeight w:val="300"/>
      </w:trPr>
      <w:tc>
        <w:tcPr>
          <w:tcW w:w="3005" w:type="dxa"/>
        </w:tcPr>
        <w:p w14:paraId="060AD1C0" w14:textId="04BC7329" w:rsidR="1C431805" w:rsidRDefault="1C431805" w:rsidP="1C431805">
          <w:pPr>
            <w:pStyle w:val="Header"/>
            <w:ind w:left="-115"/>
          </w:pPr>
        </w:p>
      </w:tc>
      <w:tc>
        <w:tcPr>
          <w:tcW w:w="3005" w:type="dxa"/>
        </w:tcPr>
        <w:p w14:paraId="36A39BBF" w14:textId="5333EB10" w:rsidR="1C431805" w:rsidRDefault="1C431805" w:rsidP="1C431805">
          <w:pPr>
            <w:pStyle w:val="Header"/>
            <w:jc w:val="center"/>
          </w:pPr>
        </w:p>
      </w:tc>
      <w:tc>
        <w:tcPr>
          <w:tcW w:w="3005" w:type="dxa"/>
        </w:tcPr>
        <w:p w14:paraId="0B4902B8" w14:textId="6574AADC" w:rsidR="1C431805" w:rsidRDefault="1C431805" w:rsidP="1C431805">
          <w:pPr>
            <w:pStyle w:val="Header"/>
            <w:ind w:right="-115"/>
            <w:jc w:val="right"/>
          </w:pPr>
        </w:p>
      </w:tc>
    </w:tr>
  </w:tbl>
  <w:p w14:paraId="4F07CB8B" w14:textId="64C7BE88" w:rsidR="1C431805" w:rsidRDefault="1C431805" w:rsidP="1C4318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F5780"/>
    <w:multiLevelType w:val="multilevel"/>
    <w:tmpl w:val="D5E8D9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" w15:restartNumberingAfterBreak="0">
    <w:nsid w:val="3B4E6548"/>
    <w:multiLevelType w:val="hybridMultilevel"/>
    <w:tmpl w:val="7612174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94297472">
    <w:abstractNumId w:val="0"/>
  </w:num>
  <w:num w:numId="2" w16cid:durableId="1688020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278"/>
    <w:rsid w:val="00011BA2"/>
    <w:rsid w:val="00026599"/>
    <w:rsid w:val="00053036"/>
    <w:rsid w:val="000636AC"/>
    <w:rsid w:val="000E7522"/>
    <w:rsid w:val="000F4728"/>
    <w:rsid w:val="00110E53"/>
    <w:rsid w:val="002A1D35"/>
    <w:rsid w:val="002C611E"/>
    <w:rsid w:val="003543CF"/>
    <w:rsid w:val="00382875"/>
    <w:rsid w:val="003B3729"/>
    <w:rsid w:val="00436CB3"/>
    <w:rsid w:val="0046703C"/>
    <w:rsid w:val="004853E9"/>
    <w:rsid w:val="004908D7"/>
    <w:rsid w:val="004C0278"/>
    <w:rsid w:val="004D2AE9"/>
    <w:rsid w:val="00521858"/>
    <w:rsid w:val="00572516"/>
    <w:rsid w:val="00586C88"/>
    <w:rsid w:val="005C39E3"/>
    <w:rsid w:val="005C71D3"/>
    <w:rsid w:val="00613096"/>
    <w:rsid w:val="006921E0"/>
    <w:rsid w:val="006B14E1"/>
    <w:rsid w:val="00850A46"/>
    <w:rsid w:val="008C1B85"/>
    <w:rsid w:val="00905005"/>
    <w:rsid w:val="00967949"/>
    <w:rsid w:val="00A177B0"/>
    <w:rsid w:val="00AC636B"/>
    <w:rsid w:val="00B32E43"/>
    <w:rsid w:val="00C179F5"/>
    <w:rsid w:val="00C40A31"/>
    <w:rsid w:val="00C41F8D"/>
    <w:rsid w:val="00C45EB0"/>
    <w:rsid w:val="00C950A5"/>
    <w:rsid w:val="00CA6091"/>
    <w:rsid w:val="00CB5C60"/>
    <w:rsid w:val="00CF73F7"/>
    <w:rsid w:val="00D21056"/>
    <w:rsid w:val="00DD307B"/>
    <w:rsid w:val="00DD58F5"/>
    <w:rsid w:val="00E354A9"/>
    <w:rsid w:val="00F05ACC"/>
    <w:rsid w:val="00F13899"/>
    <w:rsid w:val="00F436BC"/>
    <w:rsid w:val="00FA1BF3"/>
    <w:rsid w:val="00FF53F5"/>
    <w:rsid w:val="1C431805"/>
    <w:rsid w:val="5ECA8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2B30F"/>
  <w15:chartTrackingRefBased/>
  <w15:docId w15:val="{2A336767-7FD1-4CC5-8B3F-7B20379D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02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02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02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02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02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02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02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02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02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02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02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02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02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02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02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02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02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02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02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02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02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02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02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02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02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02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02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02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0278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C179F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179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79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79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7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79F5"/>
    <w:rPr>
      <w:b/>
      <w:bCs/>
      <w:sz w:val="20"/>
      <w:szCs w:val="20"/>
    </w:rPr>
  </w:style>
  <w:style w:type="paragraph" w:styleId="Header">
    <w:name w:val="header"/>
    <w:basedOn w:val="Normal"/>
    <w:uiPriority w:val="99"/>
    <w:unhideWhenUsed/>
    <w:rsid w:val="1C431805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1C431805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4238A0EB5840479E599BCF98D05F1E" ma:contentTypeVersion="19" ma:contentTypeDescription="Create a new document." ma:contentTypeScope="" ma:versionID="8b37f25014f1edc9ac0dbd78f27b5560">
  <xsd:schema xmlns:xsd="http://www.w3.org/2001/XMLSchema" xmlns:xs="http://www.w3.org/2001/XMLSchema" xmlns:p="http://schemas.microsoft.com/office/2006/metadata/properties" xmlns:ns2="f6fe8321-e411-4b46-b63e-468b871958fa" xmlns:ns3="fbb76c52-bd9a-489a-8552-02ec31da555a" targetNamespace="http://schemas.microsoft.com/office/2006/metadata/properties" ma:root="true" ma:fieldsID="06652bba39e7bba2587afac3c2a053f7" ns2:_="" ns3:_="">
    <xsd:import namespace="f6fe8321-e411-4b46-b63e-468b871958fa"/>
    <xsd:import namespace="fbb76c52-bd9a-489a-8552-02ec31da55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e8321-e411-4b46-b63e-468b87195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43269b3-1d89-4217-9ccd-9475142879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b76c52-bd9a-489a-8552-02ec31da555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908c62-853e-4495-8f3f-7db0ee5d8032}" ma:internalName="TaxCatchAll" ma:showField="CatchAllData" ma:web="fbb76c52-bd9a-489a-8552-02ec31da55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b76c52-bd9a-489a-8552-02ec31da555a" xsi:nil="true"/>
    <lcf76f155ced4ddcb4097134ff3c332f xmlns="f6fe8321-e411-4b46-b63e-468b871958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6DCD5F-1F9A-44BA-8F14-77DB770F6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e8321-e411-4b46-b63e-468b871958fa"/>
    <ds:schemaRef ds:uri="fbb76c52-bd9a-489a-8552-02ec31da55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793483-CB6E-4128-96B6-D329D8C42A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76BF78-9F7C-45D4-B411-525F766849BE}">
  <ds:schemaRefs>
    <ds:schemaRef ds:uri="http://schemas.microsoft.com/office/2006/metadata/properties"/>
    <ds:schemaRef ds:uri="http://schemas.microsoft.com/office/infopath/2007/PartnerControls"/>
    <ds:schemaRef ds:uri="fbb76c52-bd9a-489a-8552-02ec31da555a"/>
    <ds:schemaRef ds:uri="f6fe8321-e411-4b46-b63e-468b871958fa"/>
  </ds:schemaRefs>
</ds:datastoreItem>
</file>

<file path=docMetadata/LabelInfo.xml><?xml version="1.0" encoding="utf-8"?>
<clbl:labelList xmlns:clbl="http://schemas.microsoft.com/office/2020/mipLabelMetadata">
  <clbl:label id="{6f0b9487-4fa8-42a8-aeb4-bf2e2c22d4e8}" enabled="0" method="" siteId="{6f0b9487-4fa8-42a8-aeb4-bf2e2c22d4e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Mulholland, Amanda</dc:creator>
  <cp:keywords/>
  <dc:description/>
  <cp:lastModifiedBy>Doak, Charlotte</cp:lastModifiedBy>
  <cp:revision>3</cp:revision>
  <dcterms:created xsi:type="dcterms:W3CDTF">2025-11-24T09:19:00Z</dcterms:created>
  <dcterms:modified xsi:type="dcterms:W3CDTF">2025-11-24T09:20:00Z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0x010100434238A0EB5840479E599BCF98D05F1E</vt:lpwstr>
  </property>
  <property fmtid="{D5CDD505-2E9C-101B-9397-08002B2CF9AE}" pid="3" name="MediaServiceImageTags">
    <vt:lpwstr/>
  </property>
</Properties>
</file>